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F87D69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F87D69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A45FFF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45FFF">
        <w:rPr>
          <w:rFonts w:ascii="Arial" w:hAnsi="Arial" w:cs="Arial"/>
          <w:sz w:val="20"/>
          <w:szCs w:val="20"/>
        </w:rPr>
        <w:t>o splnění základních kvalifikačních předpokladů</w:t>
      </w:r>
    </w:p>
    <w:p w:rsidR="00A84AC3" w:rsidRPr="00A45FFF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45FFF">
        <w:rPr>
          <w:rFonts w:ascii="Arial" w:hAnsi="Arial" w:cs="Arial"/>
          <w:sz w:val="20"/>
          <w:szCs w:val="20"/>
        </w:rPr>
        <w:t>podle § 53 odstavce 1 zákona č. 137/2006 Sb., o veřejných zakázkách,</w:t>
      </w:r>
    </w:p>
    <w:p w:rsidR="00A84AC3" w:rsidRPr="00A45FFF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45FFF">
        <w:rPr>
          <w:rFonts w:ascii="Arial" w:hAnsi="Arial" w:cs="Arial"/>
          <w:sz w:val="20"/>
          <w:szCs w:val="20"/>
        </w:rPr>
        <w:t xml:space="preserve"> pro zakázku:</w:t>
      </w:r>
    </w:p>
    <w:p w:rsidR="00A84AC3" w:rsidRPr="00A45FFF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45FFF">
        <w:rPr>
          <w:rFonts w:ascii="Arial" w:hAnsi="Arial" w:cs="Arial"/>
          <w:sz w:val="20"/>
          <w:szCs w:val="20"/>
        </w:rPr>
        <w:t xml:space="preserve">      </w:t>
      </w:r>
    </w:p>
    <w:p w:rsidR="00A84AC3" w:rsidRPr="00A45FFF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45FFF">
        <w:rPr>
          <w:rFonts w:ascii="Arial" w:hAnsi="Arial" w:cs="Arial"/>
          <w:b/>
          <w:sz w:val="20"/>
          <w:szCs w:val="20"/>
        </w:rPr>
        <w:t>„</w:t>
      </w:r>
      <w:r w:rsidR="00A45FFF">
        <w:rPr>
          <w:rFonts w:ascii="Arial" w:eastAsia="Calibri" w:hAnsi="Arial" w:cs="Arial"/>
          <w:b/>
          <w:sz w:val="20"/>
          <w:szCs w:val="20"/>
        </w:rPr>
        <w:t xml:space="preserve">Rámcová smlouva – opravy nátěrů </w:t>
      </w:r>
      <w:r w:rsidR="00444154">
        <w:rPr>
          <w:rFonts w:ascii="Arial" w:eastAsia="Calibri" w:hAnsi="Arial" w:cs="Arial"/>
          <w:b/>
          <w:sz w:val="20"/>
          <w:szCs w:val="20"/>
        </w:rPr>
        <w:t xml:space="preserve">skladovacích </w:t>
      </w:r>
      <w:r w:rsidR="00A45FFF">
        <w:rPr>
          <w:rFonts w:ascii="Arial" w:eastAsia="Calibri" w:hAnsi="Arial" w:cs="Arial"/>
          <w:b/>
          <w:sz w:val="20"/>
          <w:szCs w:val="20"/>
        </w:rPr>
        <w:t>nádrží</w:t>
      </w:r>
      <w:r w:rsidRPr="00A45FFF">
        <w:rPr>
          <w:rFonts w:ascii="Arial" w:hAnsi="Arial" w:cs="Arial"/>
          <w:b/>
          <w:sz w:val="20"/>
          <w:szCs w:val="20"/>
        </w:rPr>
        <w:t>“</w:t>
      </w:r>
    </w:p>
    <w:p w:rsidR="00A84AC3" w:rsidRPr="00A45FFF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96B1A" w:rsidRDefault="00B96B1A" w:rsidP="00B96B1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Prohlašující uchazeč:</w:t>
      </w:r>
    </w:p>
    <w:p w:rsidR="00B96B1A" w:rsidRDefault="00B96B1A" w:rsidP="00B96B1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 uchazeče:</w:t>
      </w:r>
      <w:r>
        <w:rPr>
          <w:rFonts w:ascii="Arial" w:hAnsi="Arial" w:cs="Arial"/>
          <w:sz w:val="20"/>
          <w:szCs w:val="20"/>
        </w:rPr>
        <w:tab/>
      </w:r>
    </w:p>
    <w:p w:rsidR="00B96B1A" w:rsidRDefault="00B96B1A" w:rsidP="00B96B1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Sídlo:</w:t>
      </w:r>
    </w:p>
    <w:p w:rsidR="00B96B1A" w:rsidRDefault="00B96B1A" w:rsidP="00B96B1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 (u subjektu se sídlem v ČR):</w:t>
      </w:r>
    </w:p>
    <w:p w:rsidR="00B96B1A" w:rsidRDefault="00B96B1A" w:rsidP="00B96B1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Zastoupen:</w:t>
      </w:r>
    </w:p>
    <w:p w:rsidR="00B96B1A" w:rsidRDefault="00B96B1A" w:rsidP="00B96B1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(dále jen „uchazeč“)</w:t>
      </w:r>
    </w:p>
    <w:p w:rsidR="00B96B1A" w:rsidRDefault="00B96B1A" w:rsidP="00B96B1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96B1A" w:rsidRDefault="00B96B1A" w:rsidP="00B96B1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Základní kvalifikační předpoklady</w:t>
      </w:r>
    </w:p>
    <w:p w:rsidR="00B96B1A" w:rsidRDefault="00B96B1A" w:rsidP="00B96B1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podepsaná/ý, jménem uchazeče čestně prohlašuji, že uchazeč splňuje veškeré základní kvalifikační předpoklady podle zákona č.137/2006 Sb., o veřejných zakázkách, ve znění účinném ke dni zahájení výše uvedeného výběrového řízení (dále jen „zákon“), a to v rozsahu podle § 53 odst. 1 zákona: </w:t>
      </w:r>
    </w:p>
    <w:p w:rsidR="00B96B1A" w:rsidRDefault="00B96B1A" w:rsidP="00B96B1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prohlašuji, že uchazeč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pokud je uchazeč právnickou osobu, prohlašuji, že požadavky uvedené v tomto písmenu splňuje jak tato právnická osoba, tak její statutární orgán nebo každý člen statutárního orgánu uchazeče, a je-li statutárním orgánem uchazeče či členem statutárního orgánu uchazeče právnická osoba, prohlašuji, že požadavky uvedené v tomto písmenu splňuje jak tato právnická osoba, tak její statutární orgán nebo každý člen statutárního orgánu této právnické osoby; podává-li nabídku či žádost o účast uchazeč jako zahraniční právnická osoba prostřednictvím své organizační složky, prohlašuji, že požadavky uvedené v tomto písmenu splňuje vedle uvedených osob rovněž vedoucí této organizační složky; přičemž prohlašuji, že tento základní kvalifikační předpoklad uchazeč splňuje jak ve vztahu k území České republiky, tak k zemi svého sídla, místa podnikání či bydliště,</w:t>
      </w: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prohlašuji, že uchazeč nebyl pravomocně odsouzen pro trestný čin, jehož skutková podstata souvisí s předmětem podnikání uchazeče podle zvláštních právních předpisů nebo došlo k zahlazení odsouzení za spáchání takového trestného činu; pokud je uchazeč právnickou osobu, prohlašuji, že požadavky uvedené v tomto písmenu, splňuje jak tato právnická osoba, tak její statutární orgán nebo každý člen statutárního orgánu, a je-li statutárním orgánem uchazeče či členem statutárního orgánu uchazeče právnická osoba, prohlašuji, že požadavky uvedené v tomto písmenu splňuje, jak tato právnická osoba, tak její statutární orgán nebo každý člen statutárního orgánu této právnické osoby; podává-li nabídku či žádost o účast uchazeč jako zahraniční právnická osoba prostřednictvím své organizační složky, prohlašuji, že požadavky uvedené v tomto písmenu splňuje vedle uvedených osob rovněž vedoucí této organizační složky; přičemž prohlašuji, že tento základní kvalifikační předpoklad uchazeč splňuje jak ve vztahu k území České republiky, tak k zemi svého sídla, místa podnikání či bydliště,</w:t>
      </w: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prohlašuji, že uchazeč v posledních 3 letech nenaplnil skutkovou podstatu jednání nekalé soutěže formou podplácení podle zvláštního právního předpisu,</w:t>
      </w: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prohlašuji, že vůči majetku uchazeče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 prohlašuji, že uchazeč není v likvidaci,</w:t>
      </w: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f) prohlašuji, že uchazeč nemá v evidenci daní zachyceny daňové nedoplatky, a to jak v České republice, tak v zemi sídla, místa podnikání či bydliště uchazeče,</w:t>
      </w: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g) prohlašuji, že uchazeč nemá nedoplatek na pojistném a na penále na veřejné zdravotní pojištění, a to jak v České republice, tak v zemi sídla, místa podnikání či bydliště uchazeče,</w:t>
      </w: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h) prohlašuji, že uchazeč nemá nedoplatek na pojistném a na penále na sociální zabezpečení a příspěvku na státní politiku zaměstnanosti, a to jak v České republice, tak v zemi sídla, místa podnikání či bydliště uchazeče,</w:t>
      </w: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i) prohlašuji, že uchazeč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prohlašuji, že pokud uchazeč vykonává tuto činnost prostřednictvím odpovědného zástupce nebo jiné osoby odpovídající za činnost uchazeče, splňují tento předpoklad i tyto osoby,</w:t>
      </w: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j) prohlašuji, že uchazeč není veden v rejstříku osob se zákazem plnění veřejných zakázek.</w:t>
      </w: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k) prohlašuji, že uchazeči nebyla v posledních 3 letech pravomocně uložena pokuta za umožnění výkon nelegální práce podle zvláštního právního předpisu.</w:t>
      </w: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96B1A" w:rsidRDefault="00B96B1A" w:rsidP="00B96B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96B1A" w:rsidRDefault="00B96B1A" w:rsidP="00B96B1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B96B1A" w:rsidRDefault="00B96B1A" w:rsidP="00B96B1A">
      <w:pPr>
        <w:pStyle w:val="Odrky2rove"/>
        <w:numPr>
          <w:ilvl w:val="0"/>
          <w:numId w:val="0"/>
        </w:numPr>
        <w:tabs>
          <w:tab w:val="left" w:pos="708"/>
        </w:tabs>
        <w:ind w:left="1800"/>
      </w:pPr>
    </w:p>
    <w:p w:rsidR="00B96B1A" w:rsidRDefault="00B96B1A" w:rsidP="00B96B1A">
      <w:pPr>
        <w:pStyle w:val="Odrky2rove"/>
        <w:numPr>
          <w:ilvl w:val="0"/>
          <w:numId w:val="0"/>
        </w:numPr>
        <w:tabs>
          <w:tab w:val="left" w:pos="708"/>
        </w:tabs>
        <w:ind w:left="1800"/>
      </w:pPr>
    </w:p>
    <w:p w:rsidR="00B96B1A" w:rsidRDefault="00B96B1A" w:rsidP="00B96B1A">
      <w:pPr>
        <w:pStyle w:val="Odrky2rove"/>
        <w:numPr>
          <w:ilvl w:val="0"/>
          <w:numId w:val="0"/>
        </w:numPr>
        <w:tabs>
          <w:tab w:val="left" w:pos="708"/>
        </w:tabs>
        <w:ind w:left="1800"/>
      </w:pPr>
    </w:p>
    <w:p w:rsidR="00DE0298" w:rsidRPr="00A45FFF" w:rsidRDefault="00DE0298" w:rsidP="0049459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45FFF">
        <w:rPr>
          <w:rFonts w:ascii="Arial" w:hAnsi="Arial" w:cs="Arial"/>
          <w:sz w:val="20"/>
          <w:szCs w:val="20"/>
        </w:rPr>
        <w:t>V ……………………… dne …………………………..</w:t>
      </w:r>
    </w:p>
    <w:p w:rsidR="00DE0298" w:rsidRPr="00A45FFF" w:rsidRDefault="00DE0298" w:rsidP="0049459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9"/>
        <w:gridCol w:w="4721"/>
      </w:tblGrid>
      <w:tr w:rsidR="00DE0298" w:rsidRPr="00A45FFF" w:rsidTr="00C57BA5">
        <w:trPr>
          <w:trHeight w:val="1573"/>
        </w:trPr>
        <w:tc>
          <w:tcPr>
            <w:tcW w:w="4459" w:type="dxa"/>
          </w:tcPr>
          <w:p w:rsidR="00DE0298" w:rsidRPr="00A45FFF" w:rsidRDefault="00DE0298" w:rsidP="00DE029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45FFF">
              <w:rPr>
                <w:rFonts w:ascii="Arial" w:eastAsia="Calibri" w:hAnsi="Arial" w:cs="Arial"/>
                <w:sz w:val="20"/>
                <w:szCs w:val="20"/>
              </w:rPr>
              <w:t>Otisk razítka</w:t>
            </w:r>
          </w:p>
        </w:tc>
        <w:tc>
          <w:tcPr>
            <w:tcW w:w="4721" w:type="dxa"/>
          </w:tcPr>
          <w:p w:rsidR="00DE0298" w:rsidRPr="00A45FFF" w:rsidRDefault="00DE0298" w:rsidP="00DE029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E0298" w:rsidRPr="00A45FFF" w:rsidRDefault="00DE0298" w:rsidP="00DE029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E0298" w:rsidRPr="00A45FFF" w:rsidRDefault="00DE0298" w:rsidP="00DE029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E0298" w:rsidRPr="00A45FFF" w:rsidRDefault="00DE0298" w:rsidP="00DE029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E0298" w:rsidRPr="00A45FFF" w:rsidRDefault="00DE0298" w:rsidP="00DE029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E0298" w:rsidRPr="00A45FFF" w:rsidRDefault="00DE0298" w:rsidP="00DE029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E0298" w:rsidRPr="00A45FFF" w:rsidRDefault="00DE0298" w:rsidP="00DE029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45FFF">
              <w:rPr>
                <w:rFonts w:ascii="Arial" w:eastAsia="Calibri" w:hAnsi="Arial" w:cs="Arial"/>
                <w:sz w:val="20"/>
                <w:szCs w:val="20"/>
              </w:rPr>
              <w:t>……………………….…………………………..</w:t>
            </w:r>
          </w:p>
          <w:p w:rsidR="00DE0298" w:rsidRPr="00A45FFF" w:rsidRDefault="00DE0298" w:rsidP="00DE029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45FFF">
              <w:rPr>
                <w:rFonts w:ascii="Arial" w:eastAsia="Calibri" w:hAnsi="Arial" w:cs="Arial"/>
                <w:sz w:val="20"/>
                <w:szCs w:val="20"/>
              </w:rPr>
              <w:t>Podpis osob</w:t>
            </w:r>
            <w:r w:rsidR="00F8078A" w:rsidRPr="00A45FFF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Pr="00A45FFF">
              <w:rPr>
                <w:rFonts w:ascii="Arial" w:eastAsia="Calibri" w:hAnsi="Arial" w:cs="Arial"/>
                <w:sz w:val="20"/>
                <w:szCs w:val="20"/>
              </w:rPr>
              <w:t>y</w:t>
            </w:r>
            <w:r w:rsidR="00F8078A" w:rsidRPr="00A45FFF">
              <w:rPr>
                <w:rFonts w:ascii="Arial" w:eastAsia="Calibri" w:hAnsi="Arial" w:cs="Arial"/>
                <w:sz w:val="20"/>
                <w:szCs w:val="20"/>
              </w:rPr>
              <w:t>)</w:t>
            </w:r>
            <w:r w:rsidRPr="00A45FFF">
              <w:rPr>
                <w:rFonts w:ascii="Arial" w:eastAsia="Calibri" w:hAnsi="Arial" w:cs="Arial"/>
                <w:sz w:val="20"/>
                <w:szCs w:val="20"/>
              </w:rPr>
              <w:t xml:space="preserve"> oprávněné jednat za uchazeče</w:t>
            </w:r>
          </w:p>
        </w:tc>
      </w:tr>
    </w:tbl>
    <w:p w:rsidR="00236B95" w:rsidRDefault="00236B95" w:rsidP="00DE02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B51BB" w:rsidRDefault="007B51BB" w:rsidP="00DE02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B51BB" w:rsidRDefault="007B51BB" w:rsidP="00DE02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B51BB" w:rsidRDefault="007B51BB" w:rsidP="00DE02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B51BB" w:rsidRDefault="007B51BB" w:rsidP="00DE02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B51BB" w:rsidRDefault="007B51BB" w:rsidP="00DE02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B51BB" w:rsidRDefault="007B51BB" w:rsidP="00DE02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B51BB" w:rsidRDefault="007B51BB" w:rsidP="00DE02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B51BB" w:rsidRDefault="007B51BB" w:rsidP="00DE02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B51BB" w:rsidRDefault="007B51BB" w:rsidP="00DE0298">
      <w:pPr>
        <w:spacing w:after="0" w:line="240" w:lineRule="auto"/>
        <w:rPr>
          <w:ins w:id="1" w:author="Ševecová Ivana" w:date="2015-02-18T10:21:00Z"/>
          <w:rFonts w:ascii="Arial" w:hAnsi="Arial" w:cs="Arial"/>
          <w:sz w:val="20"/>
          <w:szCs w:val="20"/>
        </w:rPr>
      </w:pPr>
    </w:p>
    <w:p w:rsidR="000E2DA1" w:rsidRDefault="000E2DA1" w:rsidP="00DE0298">
      <w:pPr>
        <w:spacing w:after="0" w:line="240" w:lineRule="auto"/>
        <w:rPr>
          <w:ins w:id="2" w:author="Ševecová Ivana" w:date="2015-02-18T10:21:00Z"/>
          <w:rFonts w:ascii="Arial" w:hAnsi="Arial" w:cs="Arial"/>
          <w:sz w:val="20"/>
          <w:szCs w:val="20"/>
        </w:rPr>
      </w:pPr>
    </w:p>
    <w:p w:rsidR="000E2DA1" w:rsidRDefault="000E2DA1" w:rsidP="00DE0298">
      <w:pPr>
        <w:spacing w:after="0" w:line="240" w:lineRule="auto"/>
        <w:rPr>
          <w:ins w:id="3" w:author="Ševecová Ivana" w:date="2015-02-18T10:21:00Z"/>
          <w:rFonts w:ascii="Arial" w:hAnsi="Arial" w:cs="Arial"/>
          <w:sz w:val="20"/>
          <w:szCs w:val="20"/>
        </w:rPr>
      </w:pPr>
    </w:p>
    <w:p w:rsidR="000E2DA1" w:rsidRDefault="000E2DA1" w:rsidP="00DE0298">
      <w:pPr>
        <w:spacing w:after="0" w:line="240" w:lineRule="auto"/>
        <w:rPr>
          <w:ins w:id="4" w:author="Ševecová Ivana" w:date="2015-02-18T10:21:00Z"/>
          <w:rFonts w:ascii="Arial" w:hAnsi="Arial" w:cs="Arial"/>
          <w:sz w:val="20"/>
          <w:szCs w:val="20"/>
        </w:rPr>
      </w:pPr>
    </w:p>
    <w:p w:rsidR="000E2DA1" w:rsidRDefault="000E2DA1" w:rsidP="00DE0298">
      <w:pPr>
        <w:spacing w:after="0" w:line="240" w:lineRule="auto"/>
        <w:rPr>
          <w:ins w:id="5" w:author="Ševecová Ivana" w:date="2015-02-18T10:21:00Z"/>
          <w:rFonts w:ascii="Arial" w:hAnsi="Arial" w:cs="Arial"/>
          <w:sz w:val="20"/>
          <w:szCs w:val="20"/>
        </w:rPr>
      </w:pPr>
    </w:p>
    <w:p w:rsidR="000E2DA1" w:rsidRDefault="000E2DA1" w:rsidP="00DE0298">
      <w:pPr>
        <w:spacing w:after="0" w:line="240" w:lineRule="auto"/>
        <w:rPr>
          <w:ins w:id="6" w:author="Ševecová Ivana" w:date="2015-02-18T10:21:00Z"/>
          <w:rFonts w:ascii="Arial" w:hAnsi="Arial" w:cs="Arial"/>
          <w:sz w:val="20"/>
          <w:szCs w:val="20"/>
        </w:rPr>
      </w:pPr>
    </w:p>
    <w:p w:rsidR="000E2DA1" w:rsidRDefault="000E2DA1" w:rsidP="00DE0298">
      <w:pPr>
        <w:spacing w:after="0" w:line="240" w:lineRule="auto"/>
        <w:rPr>
          <w:ins w:id="7" w:author="Ševecová Ivana" w:date="2015-02-18T10:21:00Z"/>
          <w:rFonts w:ascii="Arial" w:hAnsi="Arial" w:cs="Arial"/>
          <w:sz w:val="20"/>
          <w:szCs w:val="20"/>
        </w:rPr>
      </w:pPr>
    </w:p>
    <w:p w:rsidR="000E2DA1" w:rsidRDefault="000E2DA1" w:rsidP="00DE0298">
      <w:pPr>
        <w:spacing w:after="0" w:line="240" w:lineRule="auto"/>
        <w:rPr>
          <w:ins w:id="8" w:author="Ševecová Ivana" w:date="2015-02-18T10:21:00Z"/>
          <w:rFonts w:ascii="Arial" w:hAnsi="Arial" w:cs="Arial"/>
          <w:sz w:val="20"/>
          <w:szCs w:val="20"/>
        </w:rPr>
      </w:pPr>
    </w:p>
    <w:p w:rsidR="000E2DA1" w:rsidRDefault="000E2DA1" w:rsidP="00DE0298">
      <w:pPr>
        <w:spacing w:after="0" w:line="240" w:lineRule="auto"/>
        <w:rPr>
          <w:ins w:id="9" w:author="Ševecová Ivana" w:date="2015-02-18T10:21:00Z"/>
          <w:rFonts w:ascii="Arial" w:hAnsi="Arial" w:cs="Arial"/>
          <w:sz w:val="20"/>
          <w:szCs w:val="20"/>
        </w:rPr>
      </w:pPr>
    </w:p>
    <w:p w:rsidR="000E2DA1" w:rsidRDefault="000E2DA1" w:rsidP="00DE0298">
      <w:pPr>
        <w:spacing w:after="0" w:line="240" w:lineRule="auto"/>
        <w:rPr>
          <w:ins w:id="10" w:author="Ševecová Ivana" w:date="2015-02-18T10:21:00Z"/>
          <w:rFonts w:ascii="Arial" w:hAnsi="Arial" w:cs="Arial"/>
          <w:sz w:val="20"/>
          <w:szCs w:val="20"/>
        </w:rPr>
      </w:pPr>
    </w:p>
    <w:p w:rsidR="000E2DA1" w:rsidRDefault="000E2DA1" w:rsidP="00DE0298">
      <w:pPr>
        <w:spacing w:after="0" w:line="240" w:lineRule="auto"/>
        <w:rPr>
          <w:ins w:id="11" w:author="Ševecová Ivana" w:date="2015-02-18T10:21:00Z"/>
          <w:rFonts w:ascii="Arial" w:hAnsi="Arial" w:cs="Arial"/>
          <w:sz w:val="20"/>
          <w:szCs w:val="20"/>
        </w:rPr>
      </w:pPr>
    </w:p>
    <w:p w:rsidR="000E2DA1" w:rsidRDefault="000E2DA1" w:rsidP="00DE0298">
      <w:pPr>
        <w:spacing w:after="0" w:line="240" w:lineRule="auto"/>
        <w:rPr>
          <w:ins w:id="12" w:author="Ševecová Ivana" w:date="2015-02-18T10:21:00Z"/>
          <w:rFonts w:ascii="Arial" w:hAnsi="Arial" w:cs="Arial"/>
          <w:sz w:val="20"/>
          <w:szCs w:val="20"/>
        </w:rPr>
      </w:pPr>
    </w:p>
    <w:p w:rsidR="000E2DA1" w:rsidRDefault="000E2DA1" w:rsidP="00DE0298">
      <w:pPr>
        <w:spacing w:after="0" w:line="240" w:lineRule="auto"/>
        <w:rPr>
          <w:ins w:id="13" w:author="Ševecová Ivana" w:date="2015-02-18T10:21:00Z"/>
          <w:rFonts w:ascii="Arial" w:hAnsi="Arial" w:cs="Arial"/>
          <w:sz w:val="20"/>
          <w:szCs w:val="20"/>
        </w:rPr>
      </w:pPr>
    </w:p>
    <w:p w:rsidR="000E2DA1" w:rsidRDefault="000E2DA1" w:rsidP="00DE02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B51BB" w:rsidRDefault="007B51BB" w:rsidP="00DE02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B51BB" w:rsidRDefault="007B51BB" w:rsidP="00DE02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B51BB" w:rsidRDefault="007B51BB" w:rsidP="00DE02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B51BB" w:rsidRPr="00F87D69" w:rsidRDefault="007B51BB" w:rsidP="007B51B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87D69">
        <w:rPr>
          <w:rFonts w:ascii="Arial" w:hAnsi="Arial" w:cs="Arial"/>
          <w:b/>
          <w:sz w:val="28"/>
          <w:szCs w:val="28"/>
        </w:rPr>
        <w:t>ČESTNÉ PROHLÁŠENÍ DODAVATELE</w:t>
      </w:r>
    </w:p>
    <w:p w:rsidR="007B51BB" w:rsidRPr="00A45FFF" w:rsidRDefault="007B51BB" w:rsidP="007B51BB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45FFF">
        <w:rPr>
          <w:rFonts w:ascii="Arial" w:hAnsi="Arial" w:cs="Arial"/>
          <w:sz w:val="20"/>
          <w:szCs w:val="20"/>
        </w:rPr>
        <w:t xml:space="preserve">o splnění </w:t>
      </w:r>
      <w:r>
        <w:rPr>
          <w:rFonts w:ascii="Arial" w:hAnsi="Arial" w:cs="Arial"/>
          <w:sz w:val="20"/>
          <w:szCs w:val="20"/>
        </w:rPr>
        <w:t>ekonomické a finanční způsobilosti dodavatele dle zákona č.137/2006 Sb., o veřejných zakázkách, ve znění účinném ke dni zahájení výše uvedeného výběrového řízení (dále jen „zákon“)</w:t>
      </w:r>
    </w:p>
    <w:p w:rsidR="007B51BB" w:rsidRPr="00A45FFF" w:rsidRDefault="007B51BB" w:rsidP="007B51BB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45FFF">
        <w:rPr>
          <w:rFonts w:ascii="Arial" w:hAnsi="Arial" w:cs="Arial"/>
          <w:sz w:val="20"/>
          <w:szCs w:val="20"/>
        </w:rPr>
        <w:t xml:space="preserve"> pro zakázku:</w:t>
      </w:r>
    </w:p>
    <w:p w:rsidR="007B51BB" w:rsidRPr="00A45FFF" w:rsidRDefault="007B51BB" w:rsidP="007B51B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45FFF">
        <w:rPr>
          <w:rFonts w:ascii="Arial" w:hAnsi="Arial" w:cs="Arial"/>
          <w:sz w:val="20"/>
          <w:szCs w:val="20"/>
        </w:rPr>
        <w:t xml:space="preserve">      </w:t>
      </w:r>
    </w:p>
    <w:p w:rsidR="007B51BB" w:rsidRPr="00A45FFF" w:rsidRDefault="007B51BB" w:rsidP="007B51B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45FFF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eastAsia="Calibri" w:hAnsi="Arial" w:cs="Arial"/>
          <w:b/>
          <w:sz w:val="20"/>
          <w:szCs w:val="20"/>
        </w:rPr>
        <w:t>Rámcová smlouva – opravy nátěrů skladovacích nádrží</w:t>
      </w:r>
      <w:r w:rsidRPr="00A45FFF">
        <w:rPr>
          <w:rFonts w:ascii="Arial" w:hAnsi="Arial" w:cs="Arial"/>
          <w:b/>
          <w:sz w:val="20"/>
          <w:szCs w:val="20"/>
        </w:rPr>
        <w:t>“</w:t>
      </w:r>
    </w:p>
    <w:p w:rsidR="007B51BB" w:rsidRPr="00A45FFF" w:rsidRDefault="007B51BB" w:rsidP="007B51B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B51BB" w:rsidRDefault="007B51BB" w:rsidP="007B51B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Prohlašující uchazeč:</w:t>
      </w:r>
    </w:p>
    <w:p w:rsidR="007B51BB" w:rsidRDefault="007B51BB" w:rsidP="007B51B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 uchazeče:</w:t>
      </w:r>
      <w:r>
        <w:rPr>
          <w:rFonts w:ascii="Arial" w:hAnsi="Arial" w:cs="Arial"/>
          <w:sz w:val="20"/>
          <w:szCs w:val="20"/>
        </w:rPr>
        <w:tab/>
      </w:r>
    </w:p>
    <w:p w:rsidR="007B51BB" w:rsidRDefault="007B51BB" w:rsidP="007B51B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Sídlo:</w:t>
      </w:r>
    </w:p>
    <w:p w:rsidR="007B51BB" w:rsidRDefault="007B51BB" w:rsidP="007B51B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 (u subjektu se sídlem v ČR):</w:t>
      </w:r>
    </w:p>
    <w:p w:rsidR="007B51BB" w:rsidRDefault="007B51BB" w:rsidP="007B51B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Zastoupen:</w:t>
      </w:r>
    </w:p>
    <w:p w:rsidR="007B51BB" w:rsidRDefault="007B51BB" w:rsidP="007B51B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(dále jen „uchazeč“)</w:t>
      </w:r>
    </w:p>
    <w:p w:rsidR="007B51BB" w:rsidRDefault="007B51BB" w:rsidP="007B51B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7B51BB" w:rsidRDefault="007B51BB" w:rsidP="007B51B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7B51BB" w:rsidRDefault="007B51BB" w:rsidP="007B51B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Já, níže podepsaná/ý, jménem uchazeče čestně prohlašuji, že uchazeč je v souladu s ustanovením § 50 odst. 1 písm. c) zákona, ekonomicky a finančně způsobilý splnit zakázku nazvanou „Rámcová smlouva – opravy nátěrů skladovacích nádrží“, s jejímiž zadávacími podmínkami jsem se podrobně seznámil, a znám tedy ekonomickou a finanční náročnost této zakázky.</w:t>
      </w:r>
    </w:p>
    <w:p w:rsidR="007B51BB" w:rsidRDefault="007B51BB" w:rsidP="00DE02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B51BB" w:rsidRDefault="007B51BB" w:rsidP="00DE02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B51BB" w:rsidRDefault="007B51BB" w:rsidP="00DE029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B51BB" w:rsidRPr="00A45FFF" w:rsidRDefault="007B51BB" w:rsidP="007B51B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45FFF">
        <w:rPr>
          <w:rFonts w:ascii="Arial" w:hAnsi="Arial" w:cs="Arial"/>
          <w:sz w:val="20"/>
          <w:szCs w:val="20"/>
        </w:rPr>
        <w:t>V ……………………… dne …………………………..</w:t>
      </w:r>
    </w:p>
    <w:p w:rsidR="007B51BB" w:rsidRPr="00A45FFF" w:rsidRDefault="007B51BB" w:rsidP="007B51B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9"/>
        <w:gridCol w:w="4721"/>
      </w:tblGrid>
      <w:tr w:rsidR="007B51BB" w:rsidRPr="00A45FFF" w:rsidTr="002C535A">
        <w:trPr>
          <w:trHeight w:val="1573"/>
        </w:trPr>
        <w:tc>
          <w:tcPr>
            <w:tcW w:w="4459" w:type="dxa"/>
          </w:tcPr>
          <w:p w:rsidR="007B51BB" w:rsidRPr="00A45FFF" w:rsidRDefault="007B51BB" w:rsidP="002C535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45FFF">
              <w:rPr>
                <w:rFonts w:ascii="Arial" w:eastAsia="Calibri" w:hAnsi="Arial" w:cs="Arial"/>
                <w:sz w:val="20"/>
                <w:szCs w:val="20"/>
              </w:rPr>
              <w:t>Otisk razítka</w:t>
            </w:r>
          </w:p>
        </w:tc>
        <w:tc>
          <w:tcPr>
            <w:tcW w:w="4721" w:type="dxa"/>
          </w:tcPr>
          <w:p w:rsidR="007B51BB" w:rsidRPr="00A45FFF" w:rsidRDefault="007B51BB" w:rsidP="002C535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B51BB" w:rsidRPr="00A45FFF" w:rsidRDefault="007B51BB" w:rsidP="002C535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B51BB" w:rsidRPr="00A45FFF" w:rsidRDefault="007B51BB" w:rsidP="002C535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B51BB" w:rsidRPr="00A45FFF" w:rsidRDefault="007B51BB" w:rsidP="002C535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B51BB" w:rsidRPr="00A45FFF" w:rsidRDefault="007B51BB" w:rsidP="002C535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B51BB" w:rsidRPr="00A45FFF" w:rsidRDefault="007B51BB" w:rsidP="002C535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7B51BB" w:rsidRPr="00A45FFF" w:rsidRDefault="007B51BB" w:rsidP="002C535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45FFF">
              <w:rPr>
                <w:rFonts w:ascii="Arial" w:eastAsia="Calibri" w:hAnsi="Arial" w:cs="Arial"/>
                <w:sz w:val="20"/>
                <w:szCs w:val="20"/>
              </w:rPr>
              <w:t>……………………….…………………………..</w:t>
            </w:r>
          </w:p>
          <w:p w:rsidR="007B51BB" w:rsidRPr="00A45FFF" w:rsidRDefault="007B51BB" w:rsidP="002C535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45FFF">
              <w:rPr>
                <w:rFonts w:ascii="Arial" w:eastAsia="Calibri" w:hAnsi="Arial" w:cs="Arial"/>
                <w:sz w:val="20"/>
                <w:szCs w:val="20"/>
              </w:rPr>
              <w:t>Podpis osob(y) oprávněné jednat za uchazeče</w:t>
            </w:r>
          </w:p>
        </w:tc>
      </w:tr>
    </w:tbl>
    <w:p w:rsidR="007B51BB" w:rsidRPr="00A45FFF" w:rsidRDefault="007B51BB" w:rsidP="00DE0298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7B51BB" w:rsidRPr="00A45FFF" w:rsidSect="0008786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1B7" w:rsidRDefault="00DF51B7" w:rsidP="00A84AC3">
      <w:pPr>
        <w:spacing w:after="0" w:line="240" w:lineRule="auto"/>
      </w:pPr>
      <w:r>
        <w:separator/>
      </w:r>
    </w:p>
  </w:endnote>
  <w:endnote w:type="continuationSeparator" w:id="0">
    <w:p w:rsidR="00DF51B7" w:rsidRDefault="00DF51B7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1B7" w:rsidRDefault="00DF51B7" w:rsidP="00A84AC3">
      <w:pPr>
        <w:spacing w:after="0" w:line="240" w:lineRule="auto"/>
      </w:pPr>
      <w:r>
        <w:separator/>
      </w:r>
    </w:p>
  </w:footnote>
  <w:footnote w:type="continuationSeparator" w:id="0">
    <w:p w:rsidR="00DF51B7" w:rsidRDefault="00DF51B7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AC3" w:rsidRPr="00A45FFF" w:rsidRDefault="00A45FFF" w:rsidP="00A84AC3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</w:rPr>
    </w:pPr>
    <w:r>
      <w:rPr>
        <w:rFonts w:ascii="Arial" w:eastAsia="Times New Roman" w:hAnsi="Arial" w:cs="Arial"/>
        <w:sz w:val="20"/>
        <w:szCs w:val="20"/>
      </w:rPr>
      <w:t>Příloha č. 4</w:t>
    </w:r>
    <w:r w:rsidR="00A84AC3" w:rsidRPr="00A45FFF">
      <w:rPr>
        <w:rFonts w:ascii="Arial" w:eastAsia="Times New Roman" w:hAnsi="Arial" w:cs="Arial"/>
        <w:sz w:val="20"/>
        <w:szCs w:val="20"/>
      </w:rPr>
      <w:t xml:space="preserve"> zadávací dokumentace VZ „</w:t>
    </w:r>
    <w:r>
      <w:rPr>
        <w:rFonts w:ascii="Arial" w:eastAsia="Times New Roman" w:hAnsi="Arial" w:cs="Arial"/>
        <w:sz w:val="20"/>
        <w:szCs w:val="20"/>
      </w:rPr>
      <w:t xml:space="preserve">Rámcová smlouva – opravy nátěrů </w:t>
    </w:r>
    <w:r w:rsidR="00444154">
      <w:rPr>
        <w:rFonts w:ascii="Arial" w:eastAsia="Times New Roman" w:hAnsi="Arial" w:cs="Arial"/>
        <w:sz w:val="20"/>
        <w:szCs w:val="20"/>
      </w:rPr>
      <w:t xml:space="preserve">skladovacích </w:t>
    </w:r>
    <w:r>
      <w:rPr>
        <w:rFonts w:ascii="Arial" w:eastAsia="Times New Roman" w:hAnsi="Arial" w:cs="Arial"/>
        <w:sz w:val="20"/>
        <w:szCs w:val="20"/>
      </w:rPr>
      <w:t>nádrží</w:t>
    </w:r>
    <w:r w:rsidR="00A84AC3" w:rsidRPr="00A45FFF">
      <w:rPr>
        <w:rFonts w:ascii="Arial" w:eastAsia="Times New Roman" w:hAnsi="Arial" w:cs="Arial"/>
        <w:sz w:val="20"/>
        <w:szCs w:val="20"/>
      </w:rPr>
      <w:t>“</w:t>
    </w:r>
    <w:r w:rsidR="00444154">
      <w:rPr>
        <w:rFonts w:ascii="Arial" w:eastAsia="Times New Roman" w:hAnsi="Arial" w:cs="Arial"/>
        <w:sz w:val="20"/>
        <w:szCs w:val="20"/>
      </w:rPr>
      <w:t xml:space="preserve"> </w:t>
    </w:r>
  </w:p>
  <w:p w:rsidR="00A84AC3" w:rsidRDefault="00A84AC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04044"/>
    <w:multiLevelType w:val="hybridMultilevel"/>
    <w:tmpl w:val="57442E10"/>
    <w:lvl w:ilvl="0" w:tplc="63DA15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</w:lvl>
  </w:abstractNum>
  <w:abstractNum w:abstractNumId="2">
    <w:nsid w:val="568F7006"/>
    <w:multiLevelType w:val="hybridMultilevel"/>
    <w:tmpl w:val="DC68452C"/>
    <w:lvl w:ilvl="0" w:tplc="63DA15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04ED4"/>
    <w:rsid w:val="0008786A"/>
    <w:rsid w:val="000E2DA1"/>
    <w:rsid w:val="00236B95"/>
    <w:rsid w:val="0024458F"/>
    <w:rsid w:val="00273990"/>
    <w:rsid w:val="00361AC3"/>
    <w:rsid w:val="0042639E"/>
    <w:rsid w:val="00444154"/>
    <w:rsid w:val="00472647"/>
    <w:rsid w:val="004917DC"/>
    <w:rsid w:val="00494594"/>
    <w:rsid w:val="00497EC5"/>
    <w:rsid w:val="005B180D"/>
    <w:rsid w:val="005D1EE2"/>
    <w:rsid w:val="005D444D"/>
    <w:rsid w:val="00632637"/>
    <w:rsid w:val="007B51BB"/>
    <w:rsid w:val="00955E21"/>
    <w:rsid w:val="00A34557"/>
    <w:rsid w:val="00A45FFF"/>
    <w:rsid w:val="00A6053F"/>
    <w:rsid w:val="00A84AC3"/>
    <w:rsid w:val="00B96B1A"/>
    <w:rsid w:val="00D03991"/>
    <w:rsid w:val="00DE0298"/>
    <w:rsid w:val="00DF51B7"/>
    <w:rsid w:val="00E2006A"/>
    <w:rsid w:val="00E933EC"/>
    <w:rsid w:val="00EE6D1D"/>
    <w:rsid w:val="00F20E5A"/>
    <w:rsid w:val="00F8078A"/>
    <w:rsid w:val="00F87D69"/>
    <w:rsid w:val="00FA24CC"/>
    <w:rsid w:val="00FB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paragraph" w:styleId="Odstavecseseznamem">
    <w:name w:val="List Paragraph"/>
    <w:basedOn w:val="Normln"/>
    <w:uiPriority w:val="34"/>
    <w:qFormat/>
    <w:rsid w:val="00A45FFF"/>
    <w:pPr>
      <w:ind w:left="720"/>
      <w:contextualSpacing/>
    </w:pPr>
  </w:style>
  <w:style w:type="character" w:customStyle="1" w:styleId="Odrky-psmenaCharChar">
    <w:name w:val="Odrážky - písmena Char Char"/>
    <w:link w:val="Odrky-psmena"/>
    <w:locked/>
    <w:rsid w:val="00B96B1A"/>
    <w:rPr>
      <w:rFonts w:ascii="Arial" w:eastAsia="Times New Roman" w:hAnsi="Arial" w:cs="Arial"/>
    </w:rPr>
  </w:style>
  <w:style w:type="paragraph" w:customStyle="1" w:styleId="Odrky-psmena">
    <w:name w:val="Odrážky - písmena"/>
    <w:basedOn w:val="Normln"/>
    <w:link w:val="Odrky-psmenaCharChar"/>
    <w:rsid w:val="00B96B1A"/>
    <w:pPr>
      <w:numPr>
        <w:numId w:val="3"/>
      </w:num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Odrky2rove">
    <w:name w:val="Odrážky 2 úroveň"/>
    <w:basedOn w:val="Normln"/>
    <w:rsid w:val="00B96B1A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5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51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paragraph" w:styleId="Odstavecseseznamem">
    <w:name w:val="List Paragraph"/>
    <w:basedOn w:val="Normln"/>
    <w:uiPriority w:val="34"/>
    <w:qFormat/>
    <w:rsid w:val="00A45FFF"/>
    <w:pPr>
      <w:ind w:left="720"/>
      <w:contextualSpacing/>
    </w:pPr>
  </w:style>
  <w:style w:type="character" w:customStyle="1" w:styleId="Odrky-psmenaCharChar">
    <w:name w:val="Odrážky - písmena Char Char"/>
    <w:link w:val="Odrky-psmena"/>
    <w:locked/>
    <w:rsid w:val="00B96B1A"/>
    <w:rPr>
      <w:rFonts w:ascii="Arial" w:eastAsia="Times New Roman" w:hAnsi="Arial" w:cs="Arial"/>
    </w:rPr>
  </w:style>
  <w:style w:type="paragraph" w:customStyle="1" w:styleId="Odrky-psmena">
    <w:name w:val="Odrážky - písmena"/>
    <w:basedOn w:val="Normln"/>
    <w:link w:val="Odrky-psmenaCharChar"/>
    <w:rsid w:val="00B96B1A"/>
    <w:pPr>
      <w:numPr>
        <w:numId w:val="3"/>
      </w:num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Odrky2rove">
    <w:name w:val="Odrážky 2 úroveň"/>
    <w:basedOn w:val="Normln"/>
    <w:rsid w:val="00B96B1A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5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51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0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Ševecová Ivana</cp:lastModifiedBy>
  <cp:revision>2</cp:revision>
  <dcterms:created xsi:type="dcterms:W3CDTF">2015-03-02T14:16:00Z</dcterms:created>
  <dcterms:modified xsi:type="dcterms:W3CDTF">2015-03-02T14:16:00Z</dcterms:modified>
</cp:coreProperties>
</file>